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F0D" w:rsidRDefault="00FE5F0D" w:rsidP="00FE5F0D">
      <w:pPr>
        <w:pStyle w:val="a3"/>
        <w:shd w:val="clear" w:color="auto" w:fill="FFFFFF"/>
        <w:spacing w:before="0" w:beforeAutospacing="0" w:after="0" w:afterAutospacing="0"/>
        <w:jc w:val="center"/>
        <w:rPr>
          <w:ins w:id="0" w:author="Unknown"/>
          <w:rFonts w:ascii="Arial" w:hAnsi="Arial" w:cs="Arial"/>
          <w:color w:val="000000"/>
          <w:sz w:val="21"/>
          <w:szCs w:val="21"/>
        </w:rPr>
      </w:pPr>
      <w:ins w:id="1" w:author="Unknown">
        <w:r>
          <w:rPr>
            <w:rFonts w:ascii="Arial" w:hAnsi="Arial" w:cs="Arial"/>
            <w:color w:val="000000"/>
            <w:sz w:val="21"/>
            <w:szCs w:val="21"/>
          </w:rPr>
          <w:br/>
        </w:r>
      </w:ins>
    </w:p>
    <w:p w:rsidR="00FE5F0D" w:rsidRPr="003142DA" w:rsidRDefault="00930A2C" w:rsidP="00FE5F0D">
      <w:pPr>
        <w:pStyle w:val="a3"/>
        <w:shd w:val="clear" w:color="auto" w:fill="FFFFFF"/>
        <w:spacing w:before="0" w:beforeAutospacing="0" w:after="0" w:afterAutospacing="0"/>
        <w:rPr>
          <w:ins w:id="2" w:author="Unknown"/>
          <w:color w:val="000000"/>
        </w:rPr>
      </w:pPr>
      <w:r>
        <w:rPr>
          <w:color w:val="000000"/>
        </w:rPr>
        <w:t>4</w:t>
      </w:r>
      <w:ins w:id="3" w:author="Unknown">
        <w:r w:rsidR="00FE5F0D" w:rsidRPr="003142DA">
          <w:rPr>
            <w:color w:val="000000"/>
          </w:rPr>
          <w:t xml:space="preserve"> станция. Солдатская. Снарядите солдата.</w:t>
        </w:r>
      </w:ins>
    </w:p>
    <w:p w:rsidR="006D72C5" w:rsidRPr="003142DA" w:rsidRDefault="006D72C5" w:rsidP="00FE5F0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ins w:id="4" w:author="Unknown">
        <w:r w:rsidRPr="003142DA">
          <w:rPr>
            <w:b/>
            <w:bCs/>
            <w:color w:val="000000"/>
          </w:rPr>
          <w:t>(Стрелками укажите, что необходимо иметь солдат</w:t>
        </w:r>
      </w:ins>
      <w:r w:rsidR="00A97B69">
        <w:rPr>
          <w:b/>
          <w:bCs/>
          <w:color w:val="000000"/>
        </w:rPr>
        <w:t xml:space="preserve"> </w:t>
      </w:r>
      <w:ins w:id="5" w:author="Unknown">
        <w:r w:rsidRPr="003142DA">
          <w:rPr>
            <w:b/>
            <w:bCs/>
            <w:color w:val="000000"/>
          </w:rPr>
          <w:t>времён</w:t>
        </w:r>
      </w:ins>
      <w:r w:rsidR="00A97B69">
        <w:rPr>
          <w:b/>
          <w:bCs/>
          <w:color w:val="000000"/>
        </w:rPr>
        <w:t xml:space="preserve"> </w:t>
      </w:r>
      <w:ins w:id="6" w:author="Unknown">
        <w:r w:rsidRPr="003142DA">
          <w:rPr>
            <w:b/>
            <w:bCs/>
            <w:color w:val="000000"/>
          </w:rPr>
          <w:t>Великой Отечественной</w:t>
        </w:r>
      </w:ins>
      <w:r w:rsidR="00A97B69">
        <w:rPr>
          <w:b/>
          <w:bCs/>
          <w:color w:val="000000"/>
        </w:rPr>
        <w:t xml:space="preserve"> </w:t>
      </w:r>
      <w:ins w:id="7" w:author="Unknown">
        <w:r w:rsidRPr="003142DA">
          <w:rPr>
            <w:b/>
            <w:bCs/>
            <w:color w:val="000000"/>
          </w:rPr>
          <w:t>войны</w:t>
        </w:r>
      </w:ins>
      <w:r w:rsidR="00A97B69">
        <w:rPr>
          <w:b/>
          <w:bCs/>
          <w:color w:val="000000"/>
        </w:rPr>
        <w:t>)</w:t>
      </w:r>
      <w:r w:rsidRPr="003142DA">
        <w:rPr>
          <w:noProof/>
          <w:color w:val="000000"/>
        </w:rPr>
        <w:t xml:space="preserve"> </w:t>
      </w:r>
    </w:p>
    <w:p w:rsidR="00FE5F0D" w:rsidRDefault="00930A2C" w:rsidP="00FE5F0D">
      <w:pPr>
        <w:pStyle w:val="a3"/>
        <w:shd w:val="clear" w:color="auto" w:fill="FFFFFF"/>
        <w:spacing w:before="0" w:beforeAutospacing="0" w:after="0" w:afterAutospacing="0"/>
        <w:rPr>
          <w:ins w:id="8" w:author="Unknown"/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40832" behindDoc="1" locked="0" layoutInCell="1" allowOverlap="1">
            <wp:simplePos x="0" y="0"/>
            <wp:positionH relativeFrom="column">
              <wp:posOffset>6309360</wp:posOffset>
            </wp:positionH>
            <wp:positionV relativeFrom="paragraph">
              <wp:posOffset>243205</wp:posOffset>
            </wp:positionV>
            <wp:extent cx="866775" cy="790575"/>
            <wp:effectExtent l="0" t="0" r="0" b="0"/>
            <wp:wrapTight wrapText="bothSides">
              <wp:wrapPolygon edited="0">
                <wp:start x="4747" y="0"/>
                <wp:lineTo x="2374" y="1561"/>
                <wp:lineTo x="475" y="5205"/>
                <wp:lineTo x="475" y="10930"/>
                <wp:lineTo x="6171" y="17176"/>
                <wp:lineTo x="8070" y="17176"/>
                <wp:lineTo x="15666" y="20819"/>
                <wp:lineTo x="16141" y="21340"/>
                <wp:lineTo x="18989" y="21340"/>
                <wp:lineTo x="19464" y="20819"/>
                <wp:lineTo x="21363" y="17176"/>
                <wp:lineTo x="19464" y="11451"/>
                <wp:lineTo x="18989" y="8848"/>
                <wp:lineTo x="9969" y="0"/>
                <wp:lineTo x="4747" y="0"/>
              </wp:wrapPolygon>
            </wp:wrapTight>
            <wp:docPr id="9" name="Рисунок 9" descr="hello_html_m2c18a2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2c18a2ea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2954020</wp:posOffset>
            </wp:positionH>
            <wp:positionV relativeFrom="paragraph">
              <wp:posOffset>328930</wp:posOffset>
            </wp:positionV>
            <wp:extent cx="962025" cy="847725"/>
            <wp:effectExtent l="0" t="0" r="0" b="0"/>
            <wp:wrapTight wrapText="bothSides">
              <wp:wrapPolygon edited="0">
                <wp:start x="9838" y="485"/>
                <wp:lineTo x="7271" y="2427"/>
                <wp:lineTo x="3850" y="6796"/>
                <wp:lineTo x="3850" y="9222"/>
                <wp:lineTo x="2139" y="15047"/>
                <wp:lineTo x="2139" y="17474"/>
                <wp:lineTo x="5133" y="19901"/>
                <wp:lineTo x="5560" y="20872"/>
                <wp:lineTo x="11549" y="20872"/>
                <wp:lineTo x="12404" y="19901"/>
                <wp:lineTo x="16253" y="16989"/>
                <wp:lineTo x="20531" y="9222"/>
                <wp:lineTo x="20958" y="5825"/>
                <wp:lineTo x="18392" y="1942"/>
                <wp:lineTo x="15398" y="485"/>
                <wp:lineTo x="9838" y="485"/>
              </wp:wrapPolygon>
            </wp:wrapTight>
            <wp:docPr id="8" name="Рисунок 8" descr="hello_html_787f84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787f84a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000000"/>
        </w:rPr>
        <w:drawing>
          <wp:anchor distT="0" distB="0" distL="57150" distR="57150" simplePos="0" relativeHeight="251525120" behindDoc="1" locked="0" layoutInCell="1" allowOverlap="0">
            <wp:simplePos x="0" y="0"/>
            <wp:positionH relativeFrom="column">
              <wp:posOffset>-234315</wp:posOffset>
            </wp:positionH>
            <wp:positionV relativeFrom="line">
              <wp:posOffset>224155</wp:posOffset>
            </wp:positionV>
            <wp:extent cx="1609725" cy="3590925"/>
            <wp:effectExtent l="0" t="0" r="0" b="0"/>
            <wp:wrapTight wrapText="bothSides">
              <wp:wrapPolygon edited="0">
                <wp:start x="0" y="0"/>
                <wp:lineTo x="0" y="21543"/>
                <wp:lineTo x="21472" y="21543"/>
                <wp:lineTo x="21472" y="0"/>
                <wp:lineTo x="0" y="0"/>
              </wp:wrapPolygon>
            </wp:wrapTight>
            <wp:docPr id="36" name="Рисунок 2" descr="hello_html_534973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5349739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33620" t="3581" r="36207"/>
                    <a:stretch/>
                  </pic:blipFill>
                  <pic:spPr bwMode="auto">
                    <a:xfrm>
                      <a:off x="0" y="0"/>
                      <a:ext cx="16097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38784" behindDoc="1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313690</wp:posOffset>
            </wp:positionV>
            <wp:extent cx="1000125" cy="733425"/>
            <wp:effectExtent l="0" t="0" r="0" b="0"/>
            <wp:wrapTight wrapText="bothSides">
              <wp:wrapPolygon edited="0">
                <wp:start x="7406" y="0"/>
                <wp:lineTo x="3291" y="1683"/>
                <wp:lineTo x="0" y="5610"/>
                <wp:lineTo x="0" y="10099"/>
                <wp:lineTo x="2057" y="19075"/>
                <wp:lineTo x="2057" y="19636"/>
                <wp:lineTo x="8640" y="21319"/>
                <wp:lineTo x="11931" y="21319"/>
                <wp:lineTo x="19337" y="19636"/>
                <wp:lineTo x="19749" y="19075"/>
                <wp:lineTo x="21394" y="13465"/>
                <wp:lineTo x="21394" y="4488"/>
                <wp:lineTo x="18103" y="1683"/>
                <wp:lineTo x="11520" y="0"/>
                <wp:lineTo x="7406" y="0"/>
              </wp:wrapPolygon>
            </wp:wrapTight>
            <wp:docPr id="10" name="Рисунок 10" descr="hello_html_da7b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da7bfc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72C5" w:rsidRPr="006D72C5">
        <w:rPr>
          <w:rFonts w:ascii="Arial" w:hAnsi="Arial" w:cs="Arial"/>
          <w:noProof/>
          <w:color w:val="000000"/>
          <w:sz w:val="21"/>
          <w:szCs w:val="21"/>
        </w:rPr>
        <w:t xml:space="preserve"> </w:t>
      </w:r>
    </w:p>
    <w:p w:rsidR="00276258" w:rsidRDefault="00930A2C">
      <w:bookmarkStart w:id="9" w:name="_GoBack"/>
      <w:bookmarkEnd w:id="9"/>
      <w:r w:rsidRPr="00A97B69"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799552" behindDoc="1" locked="0" layoutInCell="1" allowOverlap="1">
            <wp:simplePos x="0" y="0"/>
            <wp:positionH relativeFrom="column">
              <wp:posOffset>-1417955</wp:posOffset>
            </wp:positionH>
            <wp:positionV relativeFrom="paragraph">
              <wp:posOffset>3931285</wp:posOffset>
            </wp:positionV>
            <wp:extent cx="150495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327" y="21312"/>
                <wp:lineTo x="21327" y="0"/>
                <wp:lineTo x="0" y="0"/>
              </wp:wrapPolygon>
            </wp:wrapTight>
            <wp:docPr id="44" name="Рисунок 34" descr="hello_html_540f4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ello_html_540f412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56544" behindDoc="1" locked="0" layoutInCell="1" allowOverlap="1">
            <wp:simplePos x="0" y="0"/>
            <wp:positionH relativeFrom="column">
              <wp:posOffset>953770</wp:posOffset>
            </wp:positionH>
            <wp:positionV relativeFrom="paragraph">
              <wp:posOffset>4055745</wp:posOffset>
            </wp:positionV>
            <wp:extent cx="1857375" cy="1238250"/>
            <wp:effectExtent l="0" t="0" r="0" b="0"/>
            <wp:wrapTight wrapText="bothSides">
              <wp:wrapPolygon edited="0">
                <wp:start x="0" y="0"/>
                <wp:lineTo x="0" y="21268"/>
                <wp:lineTo x="21489" y="21268"/>
                <wp:lineTo x="21489" y="0"/>
                <wp:lineTo x="0" y="0"/>
              </wp:wrapPolygon>
            </wp:wrapTight>
            <wp:docPr id="43" name="Рисунок 30" descr="hello_html_69d55e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ello_html_69d55eb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3592195</wp:posOffset>
            </wp:positionH>
            <wp:positionV relativeFrom="paragraph">
              <wp:posOffset>4352925</wp:posOffset>
            </wp:positionV>
            <wp:extent cx="1152525" cy="685800"/>
            <wp:effectExtent l="0" t="0" r="0" b="0"/>
            <wp:wrapTight wrapText="bothSides">
              <wp:wrapPolygon edited="0">
                <wp:start x="11068" y="0"/>
                <wp:lineTo x="0" y="1800"/>
                <wp:lineTo x="0" y="7200"/>
                <wp:lineTo x="1428" y="9600"/>
                <wp:lineTo x="1428" y="11400"/>
                <wp:lineTo x="4641" y="19200"/>
                <wp:lineTo x="7498" y="21000"/>
                <wp:lineTo x="11425" y="21000"/>
                <wp:lineTo x="12139" y="21000"/>
                <wp:lineTo x="21421" y="18000"/>
                <wp:lineTo x="21421" y="15000"/>
                <wp:lineTo x="19636" y="9600"/>
                <wp:lineTo x="21064" y="3000"/>
                <wp:lineTo x="20350" y="600"/>
                <wp:lineTo x="17494" y="0"/>
                <wp:lineTo x="11068" y="0"/>
              </wp:wrapPolygon>
            </wp:wrapTight>
            <wp:docPr id="3" name="Рисунок 3" descr="hello_html_6794e2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6794e20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781120" behindDoc="1" locked="0" layoutInCell="1" allowOverlap="1">
            <wp:simplePos x="0" y="0"/>
            <wp:positionH relativeFrom="column">
              <wp:posOffset>5683250</wp:posOffset>
            </wp:positionH>
            <wp:positionV relativeFrom="paragraph">
              <wp:posOffset>3585210</wp:posOffset>
            </wp:positionV>
            <wp:extent cx="1828800" cy="1828800"/>
            <wp:effectExtent l="0" t="0" r="0" b="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45" name="Рисунок 32" descr="hello_html_m1e7b5a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ello_html_m1e7b5a5d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6344920</wp:posOffset>
            </wp:positionH>
            <wp:positionV relativeFrom="paragraph">
              <wp:posOffset>1741170</wp:posOffset>
            </wp:positionV>
            <wp:extent cx="186690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380" y="21228"/>
                <wp:lineTo x="21380" y="0"/>
                <wp:lineTo x="0" y="0"/>
              </wp:wrapPolygon>
            </wp:wrapTight>
            <wp:docPr id="29" name="Рисунок 29" descr="hello_html_mda92e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ello_html_mda92e5a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01920" behindDoc="1" locked="0" layoutInCell="1" allowOverlap="1">
            <wp:simplePos x="0" y="0"/>
            <wp:positionH relativeFrom="column">
              <wp:posOffset>4582160</wp:posOffset>
            </wp:positionH>
            <wp:positionV relativeFrom="paragraph">
              <wp:posOffset>1022350</wp:posOffset>
            </wp:positionV>
            <wp:extent cx="771525" cy="990600"/>
            <wp:effectExtent l="0" t="0" r="0" b="0"/>
            <wp:wrapTight wrapText="bothSides">
              <wp:wrapPolygon edited="0">
                <wp:start x="8000" y="415"/>
                <wp:lineTo x="4800" y="7892"/>
                <wp:lineTo x="1600" y="9969"/>
                <wp:lineTo x="533" y="15785"/>
                <wp:lineTo x="8000" y="20354"/>
                <wp:lineTo x="10133" y="21185"/>
                <wp:lineTo x="16000" y="21185"/>
                <wp:lineTo x="17067" y="20354"/>
                <wp:lineTo x="20267" y="15785"/>
                <wp:lineTo x="19200" y="9969"/>
                <wp:lineTo x="16533" y="7892"/>
                <wp:lineTo x="11733" y="415"/>
                <wp:lineTo x="8000" y="415"/>
              </wp:wrapPolygon>
            </wp:wrapTight>
            <wp:docPr id="5" name="Рисунок 5" descr="hello_html_m39c304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39c3042a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574272" behindDoc="1" locked="0" layoutInCell="1" allowOverlap="1">
            <wp:simplePos x="0" y="0"/>
            <wp:positionH relativeFrom="column">
              <wp:posOffset>2315845</wp:posOffset>
            </wp:positionH>
            <wp:positionV relativeFrom="paragraph">
              <wp:posOffset>636270</wp:posOffset>
            </wp:positionV>
            <wp:extent cx="1400175" cy="1114425"/>
            <wp:effectExtent l="0" t="0" r="0" b="0"/>
            <wp:wrapTight wrapText="bothSides">
              <wp:wrapPolygon edited="0">
                <wp:start x="588" y="0"/>
                <wp:lineTo x="0" y="1108"/>
                <wp:lineTo x="0" y="1846"/>
                <wp:lineTo x="1469" y="6277"/>
                <wp:lineTo x="1176" y="7754"/>
                <wp:lineTo x="2351" y="10338"/>
                <wp:lineTo x="4408" y="12185"/>
                <wp:lineTo x="4408" y="12554"/>
                <wp:lineTo x="11167" y="18092"/>
                <wp:lineTo x="18808" y="21415"/>
                <wp:lineTo x="20865" y="21415"/>
                <wp:lineTo x="21453" y="20308"/>
                <wp:lineTo x="21159" y="16615"/>
                <wp:lineTo x="12049" y="12185"/>
                <wp:lineTo x="4408" y="1846"/>
                <wp:lineTo x="1763" y="0"/>
                <wp:lineTo x="588" y="0"/>
              </wp:wrapPolygon>
            </wp:wrapTight>
            <wp:docPr id="6" name="Рисунок 6" descr="hello_html_7d8968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7d89689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554816" behindDoc="1" locked="0" layoutInCell="1" allowOverlap="1">
            <wp:simplePos x="0" y="0"/>
            <wp:positionH relativeFrom="column">
              <wp:posOffset>4239895</wp:posOffset>
            </wp:positionH>
            <wp:positionV relativeFrom="paragraph">
              <wp:posOffset>2426970</wp:posOffset>
            </wp:positionV>
            <wp:extent cx="971550" cy="866775"/>
            <wp:effectExtent l="0" t="0" r="0" b="0"/>
            <wp:wrapTight wrapText="bothSides">
              <wp:wrapPolygon edited="0">
                <wp:start x="7200" y="0"/>
                <wp:lineTo x="4659" y="2374"/>
                <wp:lineTo x="2118" y="6646"/>
                <wp:lineTo x="1271" y="15666"/>
                <wp:lineTo x="7200" y="20413"/>
                <wp:lineTo x="7624" y="21363"/>
                <wp:lineTo x="14400" y="21363"/>
                <wp:lineTo x="19482" y="15666"/>
                <wp:lineTo x="19482" y="7121"/>
                <wp:lineTo x="16094" y="2374"/>
                <wp:lineTo x="13553" y="0"/>
                <wp:lineTo x="7200" y="0"/>
              </wp:wrapPolygon>
            </wp:wrapTight>
            <wp:docPr id="7" name="Рисунок 7" descr="hello_html_6ccb92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6ccb929a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000000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2390775</wp:posOffset>
            </wp:positionV>
            <wp:extent cx="142875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312" y="21312"/>
                <wp:lineTo x="21312" y="0"/>
                <wp:lineTo x="0" y="0"/>
              </wp:wrapPolygon>
            </wp:wrapTight>
            <wp:docPr id="16" name="Рисунок 16" descr="hello_html_3003fa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3003fab0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2703195</wp:posOffset>
            </wp:positionV>
            <wp:extent cx="1114425" cy="1047750"/>
            <wp:effectExtent l="0" t="0" r="0" b="0"/>
            <wp:wrapTight wrapText="bothSides">
              <wp:wrapPolygon edited="0">
                <wp:start x="0" y="0"/>
                <wp:lineTo x="0" y="21207"/>
                <wp:lineTo x="21415" y="21207"/>
                <wp:lineTo x="21415" y="0"/>
                <wp:lineTo x="0" y="0"/>
              </wp:wrapPolygon>
            </wp:wrapTight>
            <wp:docPr id="28" name="Рисунок 28" descr="hello_html_m432368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ello_html_m4323684f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28544" behindDoc="1" locked="0" layoutInCell="1" allowOverlap="1">
            <wp:simplePos x="0" y="0"/>
            <wp:positionH relativeFrom="column">
              <wp:posOffset>1344295</wp:posOffset>
            </wp:positionH>
            <wp:positionV relativeFrom="paragraph">
              <wp:posOffset>1445260</wp:posOffset>
            </wp:positionV>
            <wp:extent cx="1019175" cy="866775"/>
            <wp:effectExtent l="0" t="0" r="0" b="0"/>
            <wp:wrapTight wrapText="bothSides">
              <wp:wrapPolygon edited="0">
                <wp:start x="8882" y="0"/>
                <wp:lineTo x="6864" y="2848"/>
                <wp:lineTo x="4037" y="7596"/>
                <wp:lineTo x="1211" y="9495"/>
                <wp:lineTo x="404" y="12343"/>
                <wp:lineTo x="1211" y="17090"/>
                <wp:lineTo x="10093" y="21363"/>
                <wp:lineTo x="16150" y="21363"/>
                <wp:lineTo x="16957" y="20413"/>
                <wp:lineTo x="21398" y="16615"/>
                <wp:lineTo x="21398" y="14716"/>
                <wp:lineTo x="14131" y="3798"/>
                <wp:lineTo x="11305" y="0"/>
                <wp:lineTo x="8882" y="0"/>
              </wp:wrapPolygon>
            </wp:wrapTight>
            <wp:docPr id="4" name="Рисунок 4" descr="hello_html_60cd43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60cd4322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595776" behindDoc="1" locked="0" layoutInCell="1" allowOverlap="1">
            <wp:simplePos x="0" y="0"/>
            <wp:positionH relativeFrom="column">
              <wp:posOffset>-894080</wp:posOffset>
            </wp:positionH>
            <wp:positionV relativeFrom="paragraph">
              <wp:posOffset>1617345</wp:posOffset>
            </wp:positionV>
            <wp:extent cx="1933575" cy="819150"/>
            <wp:effectExtent l="0" t="0" r="0" b="0"/>
            <wp:wrapTight wrapText="bothSides">
              <wp:wrapPolygon edited="0">
                <wp:start x="0" y="0"/>
                <wp:lineTo x="0" y="21098"/>
                <wp:lineTo x="21494" y="21098"/>
                <wp:lineTo x="21494" y="0"/>
                <wp:lineTo x="0" y="0"/>
              </wp:wrapPolygon>
            </wp:wrapTight>
            <wp:docPr id="39" name="Рисунок 1" descr="hello_html_205925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205925f2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540480" behindDoc="1" locked="0" layoutInCell="1" allowOverlap="1">
            <wp:simplePos x="0" y="0"/>
            <wp:positionH relativeFrom="column">
              <wp:posOffset>5906770</wp:posOffset>
            </wp:positionH>
            <wp:positionV relativeFrom="paragraph">
              <wp:posOffset>384810</wp:posOffset>
            </wp:positionV>
            <wp:extent cx="2295525" cy="638175"/>
            <wp:effectExtent l="0" t="0" r="0" b="0"/>
            <wp:wrapTight wrapText="bothSides">
              <wp:wrapPolygon edited="0">
                <wp:start x="0" y="0"/>
                <wp:lineTo x="0" y="21278"/>
                <wp:lineTo x="21510" y="21278"/>
                <wp:lineTo x="21510" y="0"/>
                <wp:lineTo x="0" y="0"/>
              </wp:wrapPolygon>
            </wp:wrapTight>
            <wp:docPr id="2" name="Рисунок 2" descr="hello_html_55e4b9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55e4b9b4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76258" w:rsidSect="003142D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5F0D"/>
    <w:rsid w:val="00276258"/>
    <w:rsid w:val="003142DA"/>
    <w:rsid w:val="00590836"/>
    <w:rsid w:val="006D72C5"/>
    <w:rsid w:val="00930A2C"/>
    <w:rsid w:val="00A97B69"/>
    <w:rsid w:val="00FE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76A4"/>
  <w15:docId w15:val="{6BDCA8C8-2E40-4BE7-A663-BBDC35A6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5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alina</cp:lastModifiedBy>
  <cp:revision>4</cp:revision>
  <dcterms:created xsi:type="dcterms:W3CDTF">2020-02-13T07:31:00Z</dcterms:created>
  <dcterms:modified xsi:type="dcterms:W3CDTF">2022-04-04T14:35:00Z</dcterms:modified>
</cp:coreProperties>
</file>